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89" w:tblpY="2"/>
        <w:tblOverlap w:val="never"/>
        <w:tblW w:w="9793" w:type="dxa"/>
        <w:tblBorders>
          <w:top w:val="single" w:sz="8" w:space="0" w:color="CCE0DA"/>
          <w:left w:val="single" w:sz="12" w:space="0" w:color="CCE0DA"/>
          <w:bottom w:val="single" w:sz="12" w:space="0" w:color="CCE0DA"/>
          <w:right w:val="single" w:sz="12" w:space="0" w:color="CCE0DA"/>
          <w:insideH w:val="single" w:sz="8" w:space="0" w:color="CCE0DA"/>
          <w:insideV w:val="single" w:sz="8" w:space="0" w:color="CCE0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7"/>
        <w:gridCol w:w="6946"/>
      </w:tblGrid>
      <w:tr w:rsidR="008414DA" w:rsidRPr="009469BE" w14:paraId="183CBFC1" w14:textId="77777777" w:rsidTr="00C91C94">
        <w:trPr>
          <w:trHeight w:val="1429"/>
        </w:trPr>
        <w:tc>
          <w:tcPr>
            <w:tcW w:w="9793" w:type="dxa"/>
            <w:gridSpan w:val="2"/>
            <w:tcBorders>
              <w:left w:val="single" w:sz="8" w:space="0" w:color="CCE0DA"/>
              <w:right w:val="single" w:sz="8" w:space="0" w:color="CCE0DA"/>
            </w:tcBorders>
            <w:shd w:val="clear" w:color="auto" w:fill="CCE0DA"/>
            <w:vAlign w:val="center"/>
          </w:tcPr>
          <w:p w14:paraId="1966253A" w14:textId="675B91DC" w:rsidR="008414DA" w:rsidRDefault="008414DA" w:rsidP="00C91C94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92067A">
              <w:rPr>
                <w:rFonts w:ascii="Arial" w:hAnsi="Arial"/>
                <w:b/>
                <w:bCs/>
                <w:sz w:val="28"/>
                <w:szCs w:val="28"/>
              </w:rPr>
              <w:t>Representatio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n - Draft Modification Report </w:t>
            </w:r>
            <w:r w:rsidR="00A37A35">
              <w:rPr>
                <w:rFonts w:ascii="Arial" w:hAnsi="Arial"/>
                <w:b/>
                <w:bCs/>
                <w:sz w:val="28"/>
                <w:szCs w:val="28"/>
              </w:rPr>
              <w:t xml:space="preserve">UNC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0</w:t>
            </w:r>
            <w:r w:rsidR="00AA2A48">
              <w:rPr>
                <w:rFonts w:ascii="Arial" w:hAnsi="Arial"/>
                <w:b/>
                <w:bCs/>
                <w:sz w:val="28"/>
                <w:szCs w:val="28"/>
              </w:rPr>
              <w:t>831 0831A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 w14:paraId="6DA15961" w14:textId="77777777" w:rsidR="00AA2A48" w:rsidRDefault="00AA2A48" w:rsidP="00AA2A48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0831 – Allocation of LDZ UIG to Shippers Based on a Straight Throughput Method</w:t>
            </w:r>
          </w:p>
          <w:p w14:paraId="7EAEF011" w14:textId="61EED406" w:rsidR="008414DA" w:rsidRPr="008414DA" w:rsidRDefault="00AA2A48" w:rsidP="00AA2A48">
            <w:pPr>
              <w:pStyle w:val="TableHeading"/>
              <w:spacing w:before="120" w:after="12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0831A - Allocation of LDZ UIG to Shippers (Class 2, 3 and 4) Based on a Straight Throughput Method</w:t>
            </w:r>
          </w:p>
        </w:tc>
      </w:tr>
      <w:tr w:rsidR="008414DA" w:rsidRPr="009469BE" w14:paraId="58A0BC3C" w14:textId="77777777" w:rsidTr="00C91C94">
        <w:tc>
          <w:tcPr>
            <w:tcW w:w="9793" w:type="dxa"/>
            <w:gridSpan w:val="2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D950117" w14:textId="7CA63719" w:rsidR="00A66897" w:rsidRDefault="00075690" w:rsidP="00A66897">
            <w:pPr>
              <w:pStyle w:val="Tablesubheading"/>
              <w:spacing w:before="120" w:after="120"/>
              <w:ind w:left="57" w:right="57"/>
              <w:jc w:val="center"/>
              <w:rPr>
                <w:rFonts w:ascii="Arial" w:hAnsi="Arial"/>
                <w:b/>
                <w:bCs/>
                <w:color w:val="FF0000"/>
                <w:sz w:val="24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Responses invited by</w:t>
            </w:r>
            <w:r w:rsidR="008414DA" w:rsidRPr="0092067A">
              <w:rPr>
                <w:rFonts w:ascii="Arial" w:hAnsi="Arial"/>
                <w:b/>
                <w:bCs/>
                <w:color w:val="008576"/>
                <w:sz w:val="24"/>
              </w:rPr>
              <w:t>:</w:t>
            </w:r>
            <w:r w:rsidR="008414DA">
              <w:rPr>
                <w:rFonts w:ascii="Arial" w:hAnsi="Arial"/>
                <w:b/>
                <w:bCs/>
                <w:color w:val="008576"/>
                <w:sz w:val="24"/>
              </w:rPr>
              <w:t xml:space="preserve"> </w:t>
            </w:r>
            <w:r w:rsidR="003C1CB6" w:rsidRPr="003C1CB6">
              <w:rPr>
                <w:rFonts w:ascii="Arial" w:hAnsi="Arial"/>
                <w:b/>
                <w:bCs/>
                <w:color w:val="FF0000"/>
                <w:sz w:val="24"/>
              </w:rPr>
              <w:t xml:space="preserve">5pm on </w:t>
            </w:r>
            <w:r w:rsidR="00BD4624" w:rsidRPr="00BD4624">
              <w:rPr>
                <w:rFonts w:ascii="Arial" w:hAnsi="Arial"/>
                <w:b/>
                <w:bCs/>
                <w:color w:val="FF0000"/>
                <w:sz w:val="24"/>
              </w:rPr>
              <w:t>19</w:t>
            </w:r>
            <w:r w:rsidR="00983173" w:rsidRPr="00BD4624">
              <w:rPr>
                <w:rFonts w:ascii="Arial" w:hAnsi="Arial"/>
                <w:b/>
                <w:bCs/>
                <w:color w:val="FF0000"/>
                <w:sz w:val="24"/>
              </w:rPr>
              <w:t xml:space="preserve"> </w:t>
            </w:r>
            <w:r w:rsidR="008F01CB" w:rsidRPr="00BD4624">
              <w:rPr>
                <w:rFonts w:ascii="Arial" w:hAnsi="Arial"/>
                <w:b/>
                <w:bCs/>
                <w:color w:val="FF0000"/>
                <w:sz w:val="24"/>
              </w:rPr>
              <w:t xml:space="preserve">October </w:t>
            </w:r>
            <w:r w:rsidR="0021717F" w:rsidRPr="00BD4624">
              <w:rPr>
                <w:rFonts w:ascii="Arial" w:hAnsi="Arial"/>
                <w:b/>
                <w:bCs/>
                <w:color w:val="FF0000"/>
                <w:sz w:val="24"/>
              </w:rPr>
              <w:t>20</w:t>
            </w:r>
            <w:r w:rsidR="00F16711" w:rsidRPr="00BD4624">
              <w:rPr>
                <w:rFonts w:ascii="Arial" w:hAnsi="Arial"/>
                <w:b/>
                <w:bCs/>
                <w:color w:val="FF0000"/>
                <w:sz w:val="24"/>
              </w:rPr>
              <w:t>2</w:t>
            </w:r>
            <w:r w:rsidR="00AA2A48" w:rsidRPr="00BD4624">
              <w:rPr>
                <w:rFonts w:ascii="Arial" w:hAnsi="Arial"/>
                <w:b/>
                <w:bCs/>
                <w:color w:val="FF0000"/>
                <w:sz w:val="24"/>
              </w:rPr>
              <w:t>3</w:t>
            </w:r>
          </w:p>
          <w:p w14:paraId="0857AF1E" w14:textId="77777777" w:rsidR="004F42E0" w:rsidRDefault="004F42E0" w:rsidP="00A66897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</w:rPr>
            </w:pPr>
            <w:r>
              <w:rPr>
                <w:rFonts w:ascii="Arial" w:hAnsi="Arial"/>
                <w:b/>
                <w:bCs/>
                <w:color w:val="008576"/>
                <w:sz w:val="24"/>
              </w:rPr>
              <w:t>To:</w:t>
            </w:r>
            <w:r>
              <w:rPr>
                <w:rFonts w:ascii="Arial" w:hAnsi="Arial" w:cs="Helvetica"/>
              </w:rPr>
              <w:t xml:space="preserve"> </w:t>
            </w:r>
            <w:hyperlink r:id="rId12" w:history="1">
              <w:r w:rsidRPr="00D25766">
                <w:rPr>
                  <w:rStyle w:val="Hyperlink"/>
                  <w:rFonts w:ascii="Arial" w:hAnsi="Arial" w:cs="Helvetica"/>
                </w:rPr>
                <w:t>enquiries@gasgovernance.co.uk</w:t>
              </w:r>
            </w:hyperlink>
          </w:p>
          <w:p w14:paraId="26E5CAC5" w14:textId="77777777" w:rsidR="007E4F16" w:rsidRPr="007E4F16" w:rsidRDefault="00A83A74" w:rsidP="007E4F16">
            <w:pPr>
              <w:pStyle w:val="Tablesubheading"/>
              <w:spacing w:before="0" w:after="120"/>
              <w:ind w:left="57" w:right="57"/>
              <w:jc w:val="center"/>
              <w:rPr>
                <w:rFonts w:ascii="Arial" w:hAnsi="Arial" w:cs="Helvetica"/>
                <w:i/>
                <w:color w:val="008576"/>
                <w:szCs w:val="20"/>
              </w:rPr>
            </w:pPr>
            <w:r w:rsidRPr="007E4F16">
              <w:rPr>
                <w:rFonts w:ascii="Arial" w:hAnsi="Arial" w:cs="Helvetica"/>
                <w:i/>
                <w:color w:val="008576"/>
                <w:szCs w:val="20"/>
              </w:rPr>
              <w:t xml:space="preserve">Please note </w:t>
            </w:r>
            <w:r w:rsidR="007E4F16" w:rsidRPr="007E4F16">
              <w:rPr>
                <w:rFonts w:ascii="Arial" w:hAnsi="Arial" w:cs="Helvetica"/>
                <w:i/>
                <w:color w:val="008576"/>
                <w:szCs w:val="20"/>
              </w:rPr>
              <w:t>submission of your representation confirms your cons</w:t>
            </w:r>
            <w:r w:rsidR="007E4F16" w:rsidRPr="00F266CC">
              <w:rPr>
                <w:rFonts w:ascii="Arial" w:hAnsi="Arial" w:cs="Helvetica"/>
                <w:i/>
                <w:color w:val="008576"/>
                <w:szCs w:val="20"/>
              </w:rPr>
              <w:t>ent for publication/circulation.</w:t>
            </w:r>
          </w:p>
        </w:tc>
      </w:tr>
      <w:tr w:rsidR="00B5469D" w:rsidRPr="009469BE" w14:paraId="0D90A4A5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29622D61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Representative</w:t>
            </w:r>
            <w:r w:rsidRPr="0092067A">
              <w:rPr>
                <w:rFonts w:ascii="Arial" w:hAnsi="Arial"/>
                <w:color w:val="auto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3673A513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1F1AA0BF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01090026" w14:textId="77777777" w:rsidR="00B5469D" w:rsidRPr="0092067A" w:rsidRDefault="00B5469D" w:rsidP="00C91C94">
            <w:pPr>
              <w:ind w:left="57" w:right="57"/>
              <w:rPr>
                <w:rFonts w:ascii="Arial" w:hAnsi="Arial"/>
                <w:b/>
                <w:bCs/>
                <w:color w:val="008576"/>
              </w:rPr>
            </w:pPr>
            <w:r w:rsidRPr="00655429">
              <w:rPr>
                <w:rFonts w:ascii="Arial" w:hAnsi="Arial"/>
                <w:b/>
                <w:bCs/>
                <w:color w:val="008576"/>
              </w:rPr>
              <w:t xml:space="preserve">Organisation:  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515759BE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2AC1B0ED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5B9592B5" w14:textId="77777777" w:rsidR="00B5469D" w:rsidRPr="0092067A" w:rsidRDefault="00B5469D" w:rsidP="00C91C94">
            <w:pPr>
              <w:ind w:left="57" w:right="57"/>
              <w:rPr>
                <w:rFonts w:ascii="Arial" w:hAnsi="Arial"/>
                <w:color w:val="auto"/>
                <w:u w:val="single"/>
              </w:rPr>
            </w:pPr>
            <w:r w:rsidRPr="0092067A">
              <w:rPr>
                <w:rFonts w:ascii="Arial" w:hAnsi="Arial"/>
                <w:b/>
                <w:bCs/>
                <w:color w:val="008576"/>
              </w:rPr>
              <w:t>Date of Representation: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142A02FF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</w:p>
        </w:tc>
      </w:tr>
      <w:tr w:rsidR="00B5469D" w:rsidRPr="009469BE" w14:paraId="4400F97D" w14:textId="77777777" w:rsidTr="00C91C94">
        <w:trPr>
          <w:trHeight w:val="1705"/>
        </w:trPr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63AD4817" w14:textId="77777777" w:rsidR="00B5469D" w:rsidRPr="0092067A" w:rsidRDefault="00B5469D" w:rsidP="00C91C94">
            <w:pPr>
              <w:ind w:left="57"/>
              <w:jc w:val="left"/>
              <w:rPr>
                <w:rFonts w:ascii="Arial" w:hAnsi="Arial"/>
                <w:b/>
                <w:bCs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Support or oppose implementation</w:t>
            </w:r>
            <w:r>
              <w:rPr>
                <w:rFonts w:ascii="Arial" w:hAnsi="Arial" w:cs="Helvetica"/>
                <w:b/>
                <w:color w:val="008576"/>
              </w:rPr>
              <w:t>?</w:t>
            </w: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2902D179" w14:textId="2F8F1D70" w:rsidR="00B5469D" w:rsidRPr="00AA2A48" w:rsidRDefault="00B5469D" w:rsidP="00AA2A4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>
              <w:rPr>
                <w:rFonts w:ascii="Arial" w:hAnsi="Arial" w:cs="Helvetica"/>
                <w:color w:val="auto"/>
              </w:rPr>
              <w:t>0</w:t>
            </w:r>
            <w:r w:rsidR="00AA2A48">
              <w:rPr>
                <w:rFonts w:ascii="Arial" w:hAnsi="Arial" w:cs="Helvetica"/>
                <w:color w:val="auto"/>
              </w:rPr>
              <w:t>831</w:t>
            </w:r>
            <w:r>
              <w:rPr>
                <w:rFonts w:ascii="Arial" w:hAnsi="Arial" w:cs="Helvetica"/>
                <w:color w:val="auto"/>
              </w:rPr>
              <w:t xml:space="preserve"> - Support/Oppose/Qualified Support/Comments</w:t>
            </w:r>
            <w:r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* delete as appropriate </w:t>
            </w:r>
          </w:p>
          <w:p w14:paraId="6C2AE0DA" w14:textId="6F8A28EE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color w:val="auto"/>
              </w:rPr>
            </w:pPr>
            <w:r>
              <w:rPr>
                <w:rFonts w:ascii="Arial" w:hAnsi="Arial" w:cs="Helvetica"/>
                <w:color w:val="auto"/>
              </w:rPr>
              <w:t>0</w:t>
            </w:r>
            <w:r w:rsidR="00AA2A48">
              <w:rPr>
                <w:rFonts w:ascii="Arial" w:hAnsi="Arial" w:cs="Helvetica"/>
                <w:color w:val="auto"/>
              </w:rPr>
              <w:t>831A</w:t>
            </w:r>
            <w:r>
              <w:rPr>
                <w:rFonts w:ascii="Arial" w:hAnsi="Arial" w:cs="Helvetica"/>
                <w:color w:val="auto"/>
              </w:rPr>
              <w:t xml:space="preserve"> - Support/Oppose/Qualified Support/Comments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 delete as appropriate</w:t>
            </w:r>
          </w:p>
        </w:tc>
      </w:tr>
      <w:tr w:rsidR="00B5469D" w:rsidRPr="009469BE" w14:paraId="7B6740B2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747018A2" w14:textId="77777777" w:rsidR="00B5469D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i/>
                <w:iCs/>
                <w:color w:val="008576"/>
                <w:sz w:val="18"/>
                <w:szCs w:val="18"/>
              </w:rPr>
            </w:pPr>
            <w:r>
              <w:rPr>
                <w:rFonts w:ascii="Arial" w:hAnsi="Arial" w:cs="Helvetica"/>
                <w:b/>
                <w:color w:val="008576"/>
              </w:rPr>
              <w:t>Alternate</w:t>
            </w:r>
            <w:r w:rsidRPr="0092067A">
              <w:rPr>
                <w:rFonts w:ascii="Arial" w:hAnsi="Arial" w:cs="Helvetica"/>
                <w:b/>
                <w:color w:val="008576"/>
              </w:rPr>
              <w:t xml:space="preserve"> preference</w:t>
            </w:r>
            <w:r>
              <w:rPr>
                <w:rFonts w:ascii="Arial" w:hAnsi="Arial" w:cs="Helvetica"/>
                <w:b/>
                <w:color w:val="008576"/>
              </w:rPr>
              <w:t>:</w:t>
            </w:r>
          </w:p>
          <w:p w14:paraId="0B6DF218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</w:p>
        </w:tc>
        <w:tc>
          <w:tcPr>
            <w:tcW w:w="6946" w:type="dxa"/>
            <w:tcBorders>
              <w:top w:val="single" w:sz="8" w:space="0" w:color="CCE0DA"/>
            </w:tcBorders>
          </w:tcPr>
          <w:p w14:paraId="10615587" w14:textId="79FC19D2" w:rsidR="00B5469D" w:rsidRPr="00AA2A48" w:rsidRDefault="00B5469D" w:rsidP="00AA2A4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If either 0</w:t>
            </w:r>
            <w:r w:rsidR="00AA2A48"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831</w:t>
            </w:r>
            <w:r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 or 0</w:t>
            </w:r>
            <w:r w:rsidR="00AA2A48"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831</w:t>
            </w:r>
            <w:r w:rsidRPr="00AA2A48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A were to be implemented, which would be your preference?</w:t>
            </w:r>
          </w:p>
          <w:p w14:paraId="011AC795" w14:textId="0D448108" w:rsidR="00B5469D" w:rsidRPr="009469BE" w:rsidRDefault="00B5469D" w:rsidP="00C91C94">
            <w:pPr>
              <w:ind w:left="57" w:right="57"/>
              <w:jc w:val="left"/>
              <w:rPr>
                <w:rFonts w:ascii="Arial" w:hAnsi="Arial" w:cs="Arial"/>
              </w:rPr>
            </w:pPr>
            <w:r w:rsidRPr="00655429">
              <w:rPr>
                <w:rFonts w:ascii="Arial" w:hAnsi="Arial" w:cs="Helvetica"/>
                <w:color w:val="auto"/>
              </w:rPr>
              <w:t>0</w:t>
            </w:r>
            <w:r w:rsidR="00AA2A48">
              <w:rPr>
                <w:rFonts w:ascii="Arial" w:hAnsi="Arial" w:cs="Helvetica"/>
                <w:color w:val="auto"/>
              </w:rPr>
              <w:t>831</w:t>
            </w:r>
            <w:r w:rsidRPr="00655429">
              <w:rPr>
                <w:rFonts w:ascii="Arial" w:hAnsi="Arial" w:cs="Helvetica"/>
                <w:color w:val="auto"/>
              </w:rPr>
              <w:t>/</w:t>
            </w:r>
            <w:r w:rsidR="00AA2A48">
              <w:rPr>
                <w:rFonts w:ascii="Arial" w:hAnsi="Arial" w:cs="Helvetica"/>
                <w:color w:val="auto"/>
              </w:rPr>
              <w:t xml:space="preserve"> </w:t>
            </w:r>
            <w:r w:rsidRPr="008414DA">
              <w:rPr>
                <w:rFonts w:ascii="Arial" w:hAnsi="Arial" w:cs="Helvetica"/>
                <w:color w:val="auto"/>
              </w:rPr>
              <w:t>0</w:t>
            </w:r>
            <w:r w:rsidR="00AA2A48">
              <w:rPr>
                <w:rFonts w:ascii="Arial" w:hAnsi="Arial" w:cs="Helvetica"/>
                <w:color w:val="auto"/>
              </w:rPr>
              <w:t>831</w:t>
            </w:r>
            <w:r w:rsidRPr="008414DA">
              <w:rPr>
                <w:rFonts w:ascii="Arial" w:hAnsi="Arial" w:cs="Helvetica"/>
                <w:color w:val="auto"/>
              </w:rPr>
              <w:t>A</w:t>
            </w:r>
            <w:r w:rsidR="008414DA"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</w:t>
            </w:r>
            <w:r w:rsidR="008414DA">
              <w:rPr>
                <w:rFonts w:ascii="Arial" w:hAnsi="Arial" w:cs="Helvetica"/>
                <w:color w:val="auto"/>
              </w:rPr>
              <w:t xml:space="preserve"> </w:t>
            </w:r>
            <w:r w:rsidRPr="008414DA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delete as appropriate</w:t>
            </w:r>
          </w:p>
        </w:tc>
      </w:tr>
      <w:tr w:rsidR="00B5469D" w:rsidRPr="009469BE" w14:paraId="64C35B4A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4329D4E4" w14:textId="77777777" w:rsidR="00B5469D" w:rsidRPr="0092067A" w:rsidRDefault="00B5469D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 w:rsidRPr="0092067A">
              <w:rPr>
                <w:rFonts w:ascii="Arial" w:hAnsi="Arial" w:cs="Helvetica"/>
                <w:b/>
                <w:color w:val="008576"/>
              </w:rPr>
              <w:t>Relevant Objective</w:t>
            </w:r>
            <w:r>
              <w:rPr>
                <w:rFonts w:ascii="Arial" w:hAnsi="Arial" w:cs="Helvetica"/>
                <w:b/>
                <w:color w:val="008576"/>
              </w:rPr>
              <w:t>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1B4F9451" w14:textId="11AA0007" w:rsidR="00757BD8" w:rsidRDefault="00757BD8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ins w:id="0" w:author="Rebecca Hailes" w:date="2023-10-17T14:20:00Z"/>
                <w:rFonts w:ascii="Arial" w:hAnsi="Arial" w:cs="Helvetica"/>
                <w:bCs/>
                <w:color w:val="008576"/>
              </w:rPr>
            </w:pPr>
            <w:ins w:id="1" w:author="Rebecca Hailes" w:date="2023-10-17T14:20:00Z">
              <w:r w:rsidRPr="00655429">
                <w:rPr>
                  <w:rFonts w:ascii="Arial" w:hAnsi="Arial" w:cs="Helvetica"/>
                  <w:color w:val="auto"/>
                </w:rPr>
                <w:t>0</w:t>
              </w:r>
              <w:r>
                <w:rPr>
                  <w:rFonts w:ascii="Arial" w:hAnsi="Arial" w:cs="Helvetica"/>
                  <w:color w:val="auto"/>
                </w:rPr>
                <w:t>831</w:t>
              </w:r>
              <w:r w:rsidRPr="00AA2A48">
                <w:rPr>
                  <w:rFonts w:ascii="Arial" w:hAnsi="Arial" w:cs="Helvetica"/>
                  <w:bCs/>
                  <w:color w:val="008576"/>
                </w:rPr>
                <w:t xml:space="preserve"> </w:t>
              </w:r>
            </w:ins>
          </w:p>
          <w:p w14:paraId="3EFA9C1F" w14:textId="4B732497" w:rsidR="00B5469D" w:rsidRDefault="00AA2A48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 w:rsidRPr="00AA2A48">
              <w:rPr>
                <w:rFonts w:ascii="Arial" w:hAnsi="Arial" w:cs="Helvetica"/>
                <w:bCs/>
                <w:color w:val="008576"/>
              </w:rPr>
              <w:t>d</w:t>
            </w:r>
            <w:r w:rsidR="00B5469D" w:rsidRPr="00AA2A48">
              <w:rPr>
                <w:rFonts w:ascii="Arial" w:hAnsi="Arial" w:cs="Helvetica"/>
                <w:bCs/>
                <w:color w:val="008576"/>
              </w:rPr>
              <w:t>)</w:t>
            </w:r>
            <w:r w:rsidR="00B5469D">
              <w:rPr>
                <w:rFonts w:ascii="Arial" w:hAnsi="Arial" w:cs="Helvetica"/>
                <w:b/>
                <w:color w:val="008576"/>
              </w:rPr>
              <w:t xml:space="preserve"> </w:t>
            </w:r>
            <w:r w:rsidR="00B5469D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075690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</w:t>
            </w:r>
            <w:r w:rsidR="00B5469D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 xml:space="preserve"> delete as appropriate</w:t>
            </w:r>
          </w:p>
          <w:p w14:paraId="236A2C8F" w14:textId="77777777" w:rsidR="001E2DFE" w:rsidRDefault="00AA2A48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ins w:id="2" w:author="Rebecca Hailes" w:date="2023-10-17T14:20:00Z"/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r w:rsidRPr="00AA2A48">
              <w:rPr>
                <w:rFonts w:ascii="Arial" w:hAnsi="Arial" w:cs="Helvetica"/>
                <w:bCs/>
                <w:color w:val="008576"/>
              </w:rPr>
              <w:t>f</w:t>
            </w:r>
            <w:r w:rsidR="001E2DFE" w:rsidRPr="00AA2A48">
              <w:rPr>
                <w:rFonts w:ascii="Arial" w:hAnsi="Arial" w:cs="Helvetica"/>
                <w:bCs/>
                <w:color w:val="008576"/>
              </w:rPr>
              <w:t>)</w:t>
            </w:r>
            <w:r w:rsidR="001E2DFE">
              <w:rPr>
                <w:rFonts w:ascii="Arial" w:hAnsi="Arial" w:cs="Helvetica"/>
                <w:b/>
                <w:color w:val="008576"/>
              </w:rPr>
              <w:t xml:space="preserve"> </w:t>
            </w:r>
            <w:r w:rsidR="001E2DFE" w:rsidRPr="00A30E1A">
              <w:rPr>
                <w:rFonts w:ascii="Arial" w:hAnsi="Arial" w:cs="Helvetica"/>
                <w:color w:val="auto"/>
              </w:rPr>
              <w:t>Positive/Negative/None</w:t>
            </w:r>
            <w:r w:rsidR="001E2DFE" w:rsidRPr="00075690">
              <w:rPr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  <w:t>* delete as appropriate</w:t>
            </w:r>
          </w:p>
          <w:p w14:paraId="67C470C8" w14:textId="77777777" w:rsidR="00757BD8" w:rsidRDefault="00757BD8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ins w:id="3" w:author="Rebecca Hailes" w:date="2023-10-17T14:29:00Z"/>
                <w:rFonts w:ascii="Arial" w:hAnsi="Arial" w:cs="Helvetica"/>
                <w:color w:val="auto"/>
              </w:rPr>
            </w:pPr>
            <w:ins w:id="4" w:author="Rebecca Hailes" w:date="2023-10-17T14:20:00Z">
              <w:r w:rsidRPr="008414DA">
                <w:rPr>
                  <w:rFonts w:ascii="Arial" w:hAnsi="Arial" w:cs="Helvetica"/>
                  <w:color w:val="auto"/>
                </w:rPr>
                <w:t>0</w:t>
              </w:r>
              <w:r>
                <w:rPr>
                  <w:rFonts w:ascii="Arial" w:hAnsi="Arial" w:cs="Helvetica"/>
                  <w:color w:val="auto"/>
                </w:rPr>
                <w:t>831</w:t>
              </w:r>
              <w:r w:rsidRPr="008414DA">
                <w:rPr>
                  <w:rFonts w:ascii="Arial" w:hAnsi="Arial" w:cs="Helvetica"/>
                  <w:color w:val="auto"/>
                </w:rPr>
                <w:t>A</w:t>
              </w:r>
            </w:ins>
          </w:p>
          <w:p w14:paraId="41FD6FC4" w14:textId="77777777" w:rsidR="004001C0" w:rsidRDefault="004001C0" w:rsidP="004001C0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ins w:id="5" w:author="Rebecca Hailes" w:date="2023-10-17T14:30:00Z"/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ins w:id="6" w:author="Rebecca Hailes" w:date="2023-10-17T14:30:00Z">
              <w:r w:rsidRPr="00AA2A48">
                <w:rPr>
                  <w:rFonts w:ascii="Arial" w:hAnsi="Arial" w:cs="Helvetica"/>
                  <w:bCs/>
                  <w:color w:val="008576"/>
                </w:rPr>
                <w:t>d)</w:t>
              </w:r>
              <w:r>
                <w:rPr>
                  <w:rFonts w:ascii="Arial" w:hAnsi="Arial" w:cs="Helvetica"/>
                  <w:b/>
                  <w:color w:val="008576"/>
                </w:rPr>
                <w:t xml:space="preserve"> </w:t>
              </w:r>
              <w:r w:rsidRPr="00A30E1A">
                <w:rPr>
                  <w:rFonts w:ascii="Arial" w:hAnsi="Arial" w:cs="Helvetica"/>
                  <w:color w:val="auto"/>
                </w:rPr>
                <w:t>Positive/Negative/None</w:t>
              </w:r>
              <w:r w:rsidRPr="00075690">
                <w:rPr>
                  <w:rFonts w:ascii="Arial" w:hAnsi="Arial" w:cs="Arial"/>
                  <w:i/>
                  <w:color w:val="00B274"/>
                  <w:sz w:val="20"/>
                  <w:szCs w:val="20"/>
                  <w:lang w:eastAsia="en-GB"/>
                </w:rPr>
                <w:t>* delete as appropriate</w:t>
              </w:r>
            </w:ins>
          </w:p>
          <w:p w14:paraId="32B57A83" w14:textId="77777777" w:rsidR="004001C0" w:rsidRDefault="004001C0" w:rsidP="004001C0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ins w:id="7" w:author="Rebecca Hailes" w:date="2023-10-17T14:30:00Z"/>
                <w:rFonts w:ascii="Arial" w:hAnsi="Arial" w:cs="Arial"/>
                <w:i/>
                <w:color w:val="00B274"/>
                <w:sz w:val="20"/>
                <w:szCs w:val="20"/>
                <w:lang w:eastAsia="en-GB"/>
              </w:rPr>
            </w:pPr>
            <w:ins w:id="8" w:author="Rebecca Hailes" w:date="2023-10-17T14:30:00Z">
              <w:r w:rsidRPr="00AA2A48">
                <w:rPr>
                  <w:rFonts w:ascii="Arial" w:hAnsi="Arial" w:cs="Helvetica"/>
                  <w:bCs/>
                  <w:color w:val="008576"/>
                </w:rPr>
                <w:t>f)</w:t>
              </w:r>
              <w:r>
                <w:rPr>
                  <w:rFonts w:ascii="Arial" w:hAnsi="Arial" w:cs="Helvetica"/>
                  <w:b/>
                  <w:color w:val="008576"/>
                </w:rPr>
                <w:t xml:space="preserve"> </w:t>
              </w:r>
              <w:r w:rsidRPr="00A30E1A">
                <w:rPr>
                  <w:rFonts w:ascii="Arial" w:hAnsi="Arial" w:cs="Helvetica"/>
                  <w:color w:val="auto"/>
                </w:rPr>
                <w:t>Positive/Negative/None</w:t>
              </w:r>
              <w:r w:rsidRPr="00075690">
                <w:rPr>
                  <w:rFonts w:ascii="Arial" w:hAnsi="Arial" w:cs="Arial"/>
                  <w:i/>
                  <w:color w:val="00B274"/>
                  <w:sz w:val="20"/>
                  <w:szCs w:val="20"/>
                  <w:lang w:eastAsia="en-GB"/>
                </w:rPr>
                <w:t>* delete as appropriate</w:t>
              </w:r>
            </w:ins>
          </w:p>
          <w:p w14:paraId="2F44281B" w14:textId="657B1219" w:rsidR="004001C0" w:rsidRPr="004B4E18" w:rsidRDefault="004001C0" w:rsidP="00C91C94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</w:p>
        </w:tc>
      </w:tr>
      <w:tr w:rsidR="00805518" w:rsidRPr="009469BE" w14:paraId="4067775B" w14:textId="77777777" w:rsidTr="00C91C94">
        <w:tc>
          <w:tcPr>
            <w:tcW w:w="2847" w:type="dxa"/>
            <w:tcBorders>
              <w:top w:val="single" w:sz="8" w:space="0" w:color="CCE0DA"/>
              <w:left w:val="single" w:sz="8" w:space="0" w:color="CCE0DA"/>
              <w:bottom w:val="single" w:sz="8" w:space="0" w:color="CCE0DA"/>
            </w:tcBorders>
          </w:tcPr>
          <w:p w14:paraId="35920AAA" w14:textId="77777777" w:rsidR="00805518" w:rsidRPr="0092067A" w:rsidRDefault="00805518" w:rsidP="00805518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ascii="Arial" w:hAnsi="Arial" w:cs="Helvetica"/>
                <w:b/>
                <w:color w:val="008576"/>
              </w:rPr>
            </w:pPr>
            <w:r>
              <w:rPr>
                <w:rFonts w:ascii="Arial" w:hAnsi="Arial" w:cs="Helvetica"/>
                <w:b/>
                <w:color w:val="008576"/>
              </w:rPr>
              <w:t>Relevant Charging Methodology Objective:</w:t>
            </w:r>
          </w:p>
        </w:tc>
        <w:tc>
          <w:tcPr>
            <w:tcW w:w="6946" w:type="dxa"/>
            <w:tcBorders>
              <w:top w:val="single" w:sz="8" w:space="0" w:color="CCE0DA"/>
              <w:bottom w:val="single" w:sz="8" w:space="0" w:color="CCE0DA"/>
            </w:tcBorders>
          </w:tcPr>
          <w:p w14:paraId="0DC457C2" w14:textId="2304B4B8" w:rsidR="00805518" w:rsidRPr="00AA2A48" w:rsidRDefault="008067D9" w:rsidP="00AA2A48">
            <w:pPr>
              <w:ind w:left="57" w:right="57"/>
              <w:jc w:val="left"/>
              <w:rPr>
                <w:rFonts w:ascii="Arial" w:hAnsi="Arial" w:cs="Helvetica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Helvetica"/>
                <w:color w:val="auto"/>
              </w:rPr>
              <w:t>Not Applicable</w:t>
            </w:r>
          </w:p>
        </w:tc>
      </w:tr>
    </w:tbl>
    <w:p w14:paraId="03182D3C" w14:textId="77777777" w:rsidR="0073208C" w:rsidRPr="00655429" w:rsidRDefault="0073208C" w:rsidP="00C91C94">
      <w:pPr>
        <w:ind w:left="57"/>
        <w:rPr>
          <w:rFonts w:ascii="Arial" w:hAnsi="Arial"/>
          <w:bCs/>
          <w:color w:val="auto"/>
        </w:rPr>
        <w:sectPr w:rsidR="0073208C" w:rsidRPr="00655429" w:rsidSect="00702EAB">
          <w:headerReference w:type="default" r:id="rId13"/>
          <w:footerReference w:type="default" r:id="rId14"/>
          <w:type w:val="continuous"/>
          <w:pgSz w:w="11906" w:h="16838"/>
          <w:pgMar w:top="993" w:right="1418" w:bottom="1440" w:left="1440" w:header="709" w:footer="698" w:gutter="0"/>
          <w:cols w:space="708"/>
          <w:formProt w:val="0"/>
          <w:docGrid w:linePitch="360"/>
        </w:sectPr>
      </w:pPr>
    </w:p>
    <w:p w14:paraId="78F69788" w14:textId="5D839BD4" w:rsidR="004001C0" w:rsidRPr="002E05D2" w:rsidRDefault="004001C0" w:rsidP="004001C0">
      <w:pPr>
        <w:ind w:left="57"/>
        <w:jc w:val="left"/>
        <w:rPr>
          <w:ins w:id="9" w:author="Rebecca Hailes" w:date="2023-10-17T14:29:00Z"/>
          <w:rFonts w:ascii="Arial" w:hAnsi="Arial" w:cs="Helvetica"/>
          <w:color w:val="auto"/>
        </w:rPr>
      </w:pPr>
      <w:ins w:id="10" w:author="Rebecca Hailes" w:date="2023-10-17T14:29:00Z">
        <w:r w:rsidRPr="002E05D2">
          <w:rPr>
            <w:rFonts w:ascii="Arial" w:hAnsi="Arial" w:cs="Helvetica"/>
            <w:color w:val="auto"/>
          </w:rPr>
          <w:t xml:space="preserve"> </w:t>
        </w:r>
      </w:ins>
      <w:ins w:id="11" w:author="Rebecca Hailes" w:date="2023-10-17T14:30:00Z">
        <w:r w:rsidR="00293A4A" w:rsidRPr="002E05D2">
          <w:rPr>
            <w:rFonts w:ascii="Arial" w:hAnsi="Arial" w:cs="Helvetica"/>
            <w:color w:val="auto"/>
          </w:rPr>
          <w:t>(Continued on next page)</w:t>
        </w:r>
      </w:ins>
    </w:p>
    <w:p w14:paraId="518C0BEC" w14:textId="77777777" w:rsidR="006E7111" w:rsidRPr="00587D58" w:rsidRDefault="00587D58" w:rsidP="00C91C94">
      <w:pPr>
        <w:pStyle w:val="Heading02"/>
        <w:ind w:left="0"/>
      </w:pPr>
      <w:r>
        <w:lastRenderedPageBreak/>
        <w:t xml:space="preserve">Reason for </w:t>
      </w:r>
      <w:r w:rsidRPr="008846F0">
        <w:t>support</w:t>
      </w:r>
      <w:r>
        <w:t>/opposition</w:t>
      </w:r>
      <w:r w:rsidRPr="00587D58">
        <w:t xml:space="preserve">: </w:t>
      </w:r>
      <w:r w:rsidR="006E7111" w:rsidRPr="00587D58">
        <w:t>Please summarise (in</w:t>
      </w:r>
      <w:r w:rsidR="00191B80">
        <w:t xml:space="preserve"> one paragraph</w:t>
      </w:r>
      <w:r w:rsidR="006E7111" w:rsidRPr="00587D58">
        <w:t xml:space="preserve">) the key reason(s) </w:t>
      </w:r>
    </w:p>
    <w:p w14:paraId="04B22E43" w14:textId="77777777" w:rsidR="006E7111" w:rsidRPr="00655429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57CE5A66" w14:textId="77777777" w:rsidR="006E7111" w:rsidRPr="007452F4" w:rsidRDefault="006E7111" w:rsidP="00C91C94">
      <w:pPr>
        <w:pStyle w:val="Heading02"/>
        <w:ind w:left="0"/>
        <w:rPr>
          <w:b w:val="0"/>
        </w:rPr>
      </w:pPr>
      <w:r w:rsidRPr="0022225C">
        <w:t>Implementation:</w:t>
      </w:r>
      <w:r w:rsidR="007452F4">
        <w:t xml:space="preserve"> </w:t>
      </w:r>
      <w:r w:rsidR="00EE1183">
        <w:rPr>
          <w:rFonts w:cs="Helvetica"/>
          <w:b w:val="0"/>
          <w:i/>
          <w:sz w:val="20"/>
          <w:szCs w:val="20"/>
        </w:rPr>
        <w:t>What lead-time do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you wish to see prior</w:t>
      </w:r>
      <w:r w:rsidR="00EE1183">
        <w:rPr>
          <w:rFonts w:cs="Helvetica"/>
          <w:b w:val="0"/>
          <w:i/>
          <w:sz w:val="20"/>
          <w:szCs w:val="20"/>
        </w:rPr>
        <w:t xml:space="preserve"> to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implement</w:t>
      </w:r>
      <w:r w:rsidR="00EE1183">
        <w:rPr>
          <w:rFonts w:cs="Helvetica"/>
          <w:b w:val="0"/>
          <w:i/>
          <w:sz w:val="20"/>
          <w:szCs w:val="20"/>
        </w:rPr>
        <w:t>ation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 and why</w:t>
      </w:r>
      <w:r w:rsidR="007452F4">
        <w:rPr>
          <w:rFonts w:cs="Helvetica"/>
          <w:b w:val="0"/>
          <w:i/>
          <w:sz w:val="20"/>
          <w:szCs w:val="20"/>
        </w:rPr>
        <w:t>?</w:t>
      </w:r>
    </w:p>
    <w:p w14:paraId="226ECE01" w14:textId="77777777" w:rsidR="006E7111" w:rsidRDefault="006E7111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0FE1B2C4" w14:textId="77777777" w:rsidR="007452F4" w:rsidRPr="0022225C" w:rsidRDefault="007452F4" w:rsidP="00C91C94">
      <w:pPr>
        <w:pStyle w:val="Heading02"/>
        <w:ind w:left="0"/>
      </w:pPr>
      <w:r w:rsidRPr="0022225C">
        <w:t xml:space="preserve">Impacts and Costs: </w:t>
      </w:r>
      <w:r w:rsidRPr="007452F4">
        <w:rPr>
          <w:b w:val="0"/>
          <w:i/>
          <w:sz w:val="20"/>
          <w:szCs w:val="20"/>
        </w:rPr>
        <w:t>What</w:t>
      </w:r>
      <w:r>
        <w:rPr>
          <w:b w:val="0"/>
          <w:i/>
          <w:sz w:val="20"/>
          <w:szCs w:val="20"/>
        </w:rPr>
        <w:t xml:space="preserve"> </w:t>
      </w:r>
      <w:r w:rsidRPr="007452F4">
        <w:rPr>
          <w:b w:val="0"/>
          <w:i/>
          <w:sz w:val="20"/>
          <w:szCs w:val="20"/>
        </w:rPr>
        <w:t>analysis, development and ongoing costs would you face</w:t>
      </w:r>
      <w:r w:rsidR="00EE1183">
        <w:rPr>
          <w:b w:val="0"/>
          <w:i/>
          <w:sz w:val="20"/>
          <w:szCs w:val="20"/>
        </w:rPr>
        <w:t>?</w:t>
      </w:r>
    </w:p>
    <w:p w14:paraId="6093B7BB" w14:textId="77777777" w:rsidR="007452F4" w:rsidRPr="00655429" w:rsidRDefault="007452F4" w:rsidP="00C91C94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1DFC796C" w14:textId="77777777" w:rsidR="006E7111" w:rsidRPr="0022225C" w:rsidRDefault="006E7111" w:rsidP="00E25295">
      <w:pPr>
        <w:pStyle w:val="Heading02"/>
        <w:ind w:left="0"/>
      </w:pPr>
      <w:r w:rsidRPr="0022225C">
        <w:t xml:space="preserve">Legal Text: </w:t>
      </w:r>
      <w:r w:rsidR="007452F4" w:rsidRPr="007452F4">
        <w:rPr>
          <w:b w:val="0"/>
          <w:i/>
          <w:sz w:val="20"/>
          <w:szCs w:val="20"/>
        </w:rPr>
        <w:t xml:space="preserve">Are </w:t>
      </w:r>
      <w:r w:rsidR="007452F4" w:rsidRPr="007452F4">
        <w:rPr>
          <w:rFonts w:cs="Helvetica"/>
          <w:b w:val="0"/>
          <w:i/>
          <w:sz w:val="20"/>
          <w:szCs w:val="20"/>
        </w:rPr>
        <w:t xml:space="preserve">you satisfied that the legal text </w:t>
      </w:r>
      <w:proofErr w:type="gramStart"/>
      <w:r w:rsidR="007452F4" w:rsidRPr="007452F4">
        <w:rPr>
          <w:rFonts w:cs="Helvetica"/>
          <w:b w:val="0"/>
          <w:i/>
          <w:sz w:val="20"/>
          <w:szCs w:val="20"/>
        </w:rPr>
        <w:t>will</w:t>
      </w:r>
      <w:proofErr w:type="gramEnd"/>
      <w:r w:rsidR="007452F4" w:rsidRPr="007452F4">
        <w:rPr>
          <w:rFonts w:cs="Helvetica"/>
          <w:b w:val="0"/>
          <w:i/>
          <w:sz w:val="20"/>
          <w:szCs w:val="20"/>
        </w:rPr>
        <w:t xml:space="preserve"> deliver the intent of the </w:t>
      </w:r>
      <w:r w:rsidR="007051F1">
        <w:rPr>
          <w:rFonts w:cs="Helvetica"/>
          <w:b w:val="0"/>
          <w:i/>
          <w:sz w:val="20"/>
          <w:szCs w:val="20"/>
        </w:rPr>
        <w:t>Solution</w:t>
      </w:r>
      <w:r w:rsidR="007452F4" w:rsidRPr="007452F4">
        <w:rPr>
          <w:rFonts w:cs="Helvetica"/>
          <w:b w:val="0"/>
          <w:i/>
          <w:sz w:val="20"/>
          <w:szCs w:val="20"/>
        </w:rPr>
        <w:t>?</w:t>
      </w:r>
    </w:p>
    <w:p w14:paraId="79CADAB4" w14:textId="77777777" w:rsidR="006E7111" w:rsidRDefault="006E7111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76352D9D" w14:textId="5F4DD2AB" w:rsidR="007452F4" w:rsidRPr="000149C2" w:rsidRDefault="007452F4" w:rsidP="00E25295">
      <w:pPr>
        <w:pStyle w:val="Heading02"/>
        <w:ind w:left="0"/>
      </w:pPr>
      <w:r w:rsidRPr="000149C2">
        <w:t xml:space="preserve">Modification Panel Members have requested that the following questions </w:t>
      </w:r>
      <w:r w:rsidR="00251A12" w:rsidRPr="000149C2">
        <w:t>are a</w:t>
      </w:r>
      <w:r w:rsidRPr="000149C2">
        <w:t>ddressed:</w:t>
      </w:r>
      <w:r w:rsidR="000F3CFB" w:rsidRPr="000149C2">
        <w:rPr>
          <w:i/>
          <w:color w:val="FF0000"/>
        </w:rPr>
        <w:t xml:space="preserve"> </w:t>
      </w:r>
    </w:p>
    <w:p w14:paraId="7123D48C" w14:textId="30567ADE" w:rsidR="007452F4" w:rsidRPr="00490E67" w:rsidRDefault="007452F4" w:rsidP="00E25295">
      <w:pPr>
        <w:jc w:val="left"/>
        <w:rPr>
          <w:rFonts w:ascii="Arial" w:hAnsi="Arial"/>
          <w:i/>
          <w:color w:val="FF0000"/>
          <w:lang w:eastAsia="en-GB"/>
        </w:rPr>
      </w:pPr>
      <w:r w:rsidRPr="00490E67">
        <w:rPr>
          <w:rFonts w:ascii="Arial" w:hAnsi="Arial"/>
          <w:i/>
          <w:color w:val="008576"/>
          <w:lang w:eastAsia="en-GB"/>
        </w:rPr>
        <w:t xml:space="preserve">Q1: </w:t>
      </w:r>
      <w:r w:rsidR="00B017C6" w:rsidRPr="00490E67">
        <w:rPr>
          <w:rFonts w:ascii="Arial" w:hAnsi="Arial"/>
          <w:i/>
          <w:color w:val="008576"/>
          <w:lang w:eastAsia="en-GB"/>
        </w:rPr>
        <w:t>Do you have views on the effect of these two alternatives on end consumers?</w:t>
      </w:r>
    </w:p>
    <w:p w14:paraId="069DEA16" w14:textId="77777777" w:rsidR="007452F4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490E67">
        <w:rPr>
          <w:rFonts w:ascii="Arial" w:hAnsi="Arial" w:cs="Helvetica"/>
          <w:color w:val="auto"/>
        </w:rPr>
        <w:t>Insert Text Here</w:t>
      </w:r>
    </w:p>
    <w:p w14:paraId="2B12888B" w14:textId="4CA0EFAA" w:rsidR="00B017C6" w:rsidRDefault="00490E67" w:rsidP="00490E67">
      <w:pPr>
        <w:jc w:val="left"/>
        <w:rPr>
          <w:rFonts w:ascii="Arial" w:hAnsi="Arial"/>
          <w:i/>
          <w:color w:val="008576"/>
          <w:lang w:eastAsia="en-GB"/>
        </w:rPr>
      </w:pPr>
      <w:r>
        <w:rPr>
          <w:rFonts w:ascii="Arial" w:hAnsi="Arial"/>
          <w:i/>
          <w:color w:val="008576"/>
          <w:lang w:eastAsia="en-GB"/>
        </w:rPr>
        <w:t xml:space="preserve">Q2: </w:t>
      </w:r>
      <w:r w:rsidRPr="00490E67">
        <w:rPr>
          <w:rFonts w:ascii="Arial" w:hAnsi="Arial"/>
          <w:i/>
          <w:color w:val="008576"/>
          <w:lang w:eastAsia="en-GB"/>
        </w:rPr>
        <w:t>Is the process in electricity comparable? (please explain)</w:t>
      </w:r>
    </w:p>
    <w:p w14:paraId="76611408" w14:textId="333917E5" w:rsidR="00490E67" w:rsidRPr="00490E67" w:rsidRDefault="00490E67" w:rsidP="00490E67">
      <w:pPr>
        <w:ind w:left="57"/>
        <w:jc w:val="left"/>
        <w:rPr>
          <w:rFonts w:ascii="Arial" w:hAnsi="Arial" w:cs="Helvetica"/>
          <w:color w:val="auto"/>
        </w:rPr>
      </w:pPr>
      <w:r w:rsidRPr="00490E67">
        <w:rPr>
          <w:rFonts w:ascii="Arial" w:hAnsi="Arial" w:cs="Helvetica"/>
          <w:color w:val="auto"/>
        </w:rPr>
        <w:t>Insert Text Here</w:t>
      </w:r>
    </w:p>
    <w:p w14:paraId="2525542A" w14:textId="77777777" w:rsidR="007452F4" w:rsidRPr="001E2DFE" w:rsidRDefault="00191B80" w:rsidP="00E25295">
      <w:pPr>
        <w:pStyle w:val="Heading02"/>
        <w:ind w:left="0"/>
        <w:rPr>
          <w:b w:val="0"/>
          <w:i/>
          <w:sz w:val="20"/>
          <w:szCs w:val="20"/>
        </w:rPr>
      </w:pPr>
      <w:r w:rsidRPr="001E2DFE">
        <w:t>Are there any errors or omissions in this Modification Report that you think should be taken into account</w:t>
      </w:r>
      <w:r w:rsidR="00EE1183" w:rsidRPr="001E2DFE">
        <w:t>?</w:t>
      </w:r>
      <w:r w:rsidR="00EE1183">
        <w:t xml:space="preserve"> </w:t>
      </w:r>
      <w:r w:rsidRPr="001E2DFE">
        <w:rPr>
          <w:b w:val="0"/>
          <w:i/>
          <w:sz w:val="20"/>
          <w:szCs w:val="20"/>
        </w:rPr>
        <w:t>Include details of any impacts/costs to your organisation that are directly related to this.</w:t>
      </w:r>
    </w:p>
    <w:p w14:paraId="241AA8E0" w14:textId="77777777" w:rsidR="00EE1183" w:rsidRPr="000F3CFB" w:rsidRDefault="007452F4" w:rsidP="00E25295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p w14:paraId="2DCD5625" w14:textId="77777777" w:rsidR="000F3CFB" w:rsidRPr="001E2DFE" w:rsidRDefault="000F3CFB" w:rsidP="00E25295">
      <w:pPr>
        <w:pStyle w:val="Heading02"/>
        <w:ind w:left="0"/>
      </w:pPr>
      <w:r w:rsidRPr="001E2DFE">
        <w:t xml:space="preserve">Please provide below any additional analysis or information to support your representation </w:t>
      </w:r>
    </w:p>
    <w:p w14:paraId="6084207A" w14:textId="5B55FCA3" w:rsidR="00721345" w:rsidRDefault="000F3CFB" w:rsidP="0035156B">
      <w:pPr>
        <w:ind w:left="57"/>
        <w:jc w:val="left"/>
        <w:rPr>
          <w:rFonts w:ascii="Arial" w:hAnsi="Arial" w:cs="Helvetica"/>
          <w:color w:val="auto"/>
        </w:rPr>
      </w:pPr>
      <w:r w:rsidRPr="00655429">
        <w:rPr>
          <w:rFonts w:ascii="Arial" w:hAnsi="Arial" w:cs="Helvetica"/>
          <w:color w:val="auto"/>
        </w:rPr>
        <w:t>Insert Text Here</w:t>
      </w:r>
    </w:p>
    <w:sectPr w:rsidR="00721345" w:rsidSect="00702EAB">
      <w:type w:val="continuous"/>
      <w:pgSz w:w="11906" w:h="16838"/>
      <w:pgMar w:top="1134" w:right="1133" w:bottom="1440" w:left="1276" w:header="70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AFC5" w14:textId="77777777" w:rsidR="004A7292" w:rsidRDefault="004A7292">
      <w:r>
        <w:separator/>
      </w:r>
    </w:p>
  </w:endnote>
  <w:endnote w:type="continuationSeparator" w:id="0">
    <w:p w14:paraId="4261F64B" w14:textId="77777777" w:rsidR="004A7292" w:rsidRDefault="004A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BODCI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E6E3" w14:textId="0AFA3687" w:rsidR="007051F1" w:rsidRPr="00201FC3" w:rsidRDefault="00A37A35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  <w:lang w:val="en-US"/>
      </w:rPr>
    </w:pPr>
    <w:r>
      <w:rPr>
        <w:rFonts w:ascii="Arial" w:hAnsi="Arial" w:cs="Arial"/>
        <w:color w:val="auto"/>
        <w:sz w:val="16"/>
        <w:szCs w:val="16"/>
      </w:rPr>
      <w:t xml:space="preserve">UNC </w:t>
    </w:r>
    <w:r w:rsidR="007051F1" w:rsidRPr="00201FC3">
      <w:rPr>
        <w:rFonts w:ascii="Arial" w:hAnsi="Arial" w:cs="Arial"/>
        <w:color w:val="auto"/>
        <w:sz w:val="16"/>
        <w:szCs w:val="16"/>
      </w:rPr>
      <w:t>0</w:t>
    </w:r>
    <w:r w:rsidR="0035156B">
      <w:rPr>
        <w:rFonts w:ascii="Arial" w:hAnsi="Arial" w:cs="Arial"/>
        <w:color w:val="auto"/>
        <w:sz w:val="16"/>
        <w:szCs w:val="16"/>
        <w:lang w:val="en-GB"/>
      </w:rPr>
      <w:t>831 0831A</w:t>
    </w:r>
    <w:r w:rsidR="007051F1" w:rsidRPr="00201FC3">
      <w:rPr>
        <w:rFonts w:ascii="Arial" w:hAnsi="Arial" w:cs="Arial"/>
        <w:color w:val="auto"/>
        <w:sz w:val="16"/>
        <w:szCs w:val="16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Page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PAGE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1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 of 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begin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instrText xml:space="preserve"> NUMPAGES </w:instrTex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separate"/>
    </w:r>
    <w:r w:rsidR="00503FEE">
      <w:rPr>
        <w:rFonts w:ascii="Arial" w:hAnsi="Arial" w:cs="Arial"/>
        <w:noProof/>
        <w:color w:val="auto"/>
        <w:sz w:val="16"/>
        <w:szCs w:val="16"/>
        <w:lang w:val="en-US"/>
      </w:rPr>
      <w:t>2</w:t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fldChar w:fldCharType="end"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7051F1">
      <w:rPr>
        <w:rFonts w:ascii="Arial" w:hAnsi="Arial" w:cs="Arial"/>
        <w:color w:val="auto"/>
        <w:sz w:val="16"/>
        <w:szCs w:val="16"/>
        <w:lang w:val="en-US"/>
      </w:rPr>
      <w:tab/>
    </w:r>
    <w:r w:rsidR="007051F1" w:rsidRPr="00201FC3">
      <w:rPr>
        <w:rFonts w:ascii="Arial" w:hAnsi="Arial" w:cs="Arial"/>
        <w:color w:val="auto"/>
        <w:sz w:val="16"/>
        <w:szCs w:val="16"/>
        <w:lang w:val="en-US"/>
      </w:rPr>
      <w:t xml:space="preserve">Version </w:t>
    </w:r>
    <w:r w:rsidR="0035156B">
      <w:rPr>
        <w:rFonts w:ascii="Arial" w:hAnsi="Arial" w:cs="Arial"/>
        <w:color w:val="auto"/>
        <w:sz w:val="16"/>
        <w:szCs w:val="16"/>
        <w:lang w:val="en-US"/>
      </w:rPr>
      <w:t>1.0</w:t>
    </w:r>
  </w:p>
  <w:p w14:paraId="5DE57B5D" w14:textId="17C5B43F" w:rsidR="007051F1" w:rsidRPr="00201FC3" w:rsidRDefault="007051F1" w:rsidP="00201FC3">
    <w:pPr>
      <w:pStyle w:val="Footer"/>
      <w:pBdr>
        <w:top w:val="single" w:sz="4" w:space="1" w:color="auto"/>
      </w:pBdr>
      <w:tabs>
        <w:tab w:val="clear" w:pos="8306"/>
        <w:tab w:val="center" w:pos="4962"/>
        <w:tab w:val="right" w:pos="9072"/>
        <w:tab w:val="right" w:pos="9356"/>
      </w:tabs>
      <w:rPr>
        <w:rFonts w:ascii="Arial" w:hAnsi="Arial" w:cs="Arial"/>
        <w:color w:val="auto"/>
        <w:sz w:val="16"/>
        <w:szCs w:val="16"/>
      </w:rPr>
    </w:pPr>
    <w:r>
      <w:rPr>
        <w:rFonts w:ascii="Arial" w:hAnsi="Arial" w:cs="Arial"/>
        <w:color w:val="auto"/>
        <w:sz w:val="16"/>
        <w:szCs w:val="16"/>
        <w:lang w:val="en-US"/>
      </w:rPr>
      <w:t xml:space="preserve">Representation </w:t>
    </w:r>
    <w:r w:rsidRPr="00201FC3">
      <w:rPr>
        <w:rFonts w:ascii="Arial" w:hAnsi="Arial" w:cs="Arial"/>
        <w:color w:val="auto"/>
        <w:sz w:val="16"/>
        <w:szCs w:val="16"/>
        <w:lang w:val="en-US"/>
      </w:rPr>
      <w:tab/>
    </w:r>
    <w:r w:rsidR="00914E1E">
      <w:rPr>
        <w:rFonts w:ascii="Arial" w:hAnsi="Arial" w:cs="Arial"/>
        <w:color w:val="auto"/>
        <w:sz w:val="16"/>
        <w:szCs w:val="16"/>
      </w:rPr>
      <w:tab/>
    </w:r>
    <w:r w:rsidRPr="00201FC3">
      <w:rPr>
        <w:rFonts w:ascii="Arial" w:hAnsi="Arial" w:cs="Arial"/>
        <w:color w:val="auto"/>
        <w:sz w:val="16"/>
        <w:szCs w:val="16"/>
      </w:rPr>
      <w:tab/>
    </w:r>
    <w:r w:rsidR="008F01CB">
      <w:rPr>
        <w:rFonts w:ascii="Arial" w:hAnsi="Arial" w:cs="Arial"/>
        <w:color w:val="auto"/>
        <w:sz w:val="16"/>
        <w:szCs w:val="16"/>
        <w:lang w:val="en-GB"/>
      </w:rPr>
      <w:t xml:space="preserve">21 September </w:t>
    </w:r>
    <w:r w:rsidR="008067D9">
      <w:rPr>
        <w:rFonts w:ascii="Arial" w:hAnsi="Arial" w:cs="Arial"/>
        <w:color w:val="auto"/>
        <w:sz w:val="16"/>
        <w:szCs w:val="16"/>
        <w:lang w:val="en-GB"/>
      </w:rPr>
      <w:t>202</w:t>
    </w:r>
    <w:r w:rsidR="0035156B">
      <w:rPr>
        <w:rFonts w:ascii="Arial" w:hAnsi="Arial" w:cs="Arial"/>
        <w:color w:val="auto"/>
        <w:sz w:val="16"/>
        <w:szCs w:val="16"/>
        <w:lang w:val="en-GB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5596" w14:textId="77777777" w:rsidR="004A7292" w:rsidRDefault="004A7292">
      <w:r>
        <w:separator/>
      </w:r>
    </w:p>
  </w:footnote>
  <w:footnote w:type="continuationSeparator" w:id="0">
    <w:p w14:paraId="0CB94BD2" w14:textId="77777777" w:rsidR="004A7292" w:rsidRDefault="004A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307D7" w14:textId="332C9313" w:rsidR="007051F1" w:rsidRDefault="00EA1A41">
    <w:pPr>
      <w:pStyle w:val="Header"/>
      <w:jc w:val="center"/>
      <w:rPr>
        <w:sz w:val="18"/>
      </w:rPr>
    </w:pPr>
    <w:r>
      <w:rPr>
        <w:noProof/>
        <w:sz w:val="18"/>
        <w:lang w:eastAsia="en-GB"/>
      </w:rPr>
      <w:drawing>
        <wp:anchor distT="0" distB="0" distL="114300" distR="114300" simplePos="0" relativeHeight="251657728" behindDoc="0" locked="0" layoutInCell="1" allowOverlap="1" wp14:anchorId="6B7A41E1" wp14:editId="13801183">
          <wp:simplePos x="0" y="0"/>
          <wp:positionH relativeFrom="column">
            <wp:posOffset>-218440</wp:posOffset>
          </wp:positionH>
          <wp:positionV relativeFrom="paragraph">
            <wp:posOffset>-73025</wp:posOffset>
          </wp:positionV>
          <wp:extent cx="2057400" cy="274320"/>
          <wp:effectExtent l="0" t="0" r="0" b="0"/>
          <wp:wrapThrough wrapText="right">
            <wp:wrapPolygon edited="0">
              <wp:start x="0" y="0"/>
              <wp:lineTo x="0" y="19500"/>
              <wp:lineTo x="21400" y="19500"/>
              <wp:lineTo x="21400" y="0"/>
              <wp:lineTo x="0" y="0"/>
            </wp:wrapPolygon>
          </wp:wrapThrough>
          <wp:docPr id="959160954" name="Picture 9591609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CBD"/>
    <w:multiLevelType w:val="hybridMultilevel"/>
    <w:tmpl w:val="7D0A645C"/>
    <w:lvl w:ilvl="0" w:tplc="F08833B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55EE0C74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05E8EDDA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4F9A480A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FA542FA6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5616F82A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038EB1E0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748825A4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8D5C70A4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" w15:restartNumberingAfterBreak="0">
    <w:nsid w:val="06314909"/>
    <w:multiLevelType w:val="multilevel"/>
    <w:tmpl w:val="340CFED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EE473FF"/>
    <w:multiLevelType w:val="hybridMultilevel"/>
    <w:tmpl w:val="8B9A18A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" w15:restartNumberingAfterBreak="0">
    <w:nsid w:val="167546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9B68EC"/>
    <w:multiLevelType w:val="hybridMultilevel"/>
    <w:tmpl w:val="F01AC82C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E3305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964F56"/>
    <w:multiLevelType w:val="hybridMultilevel"/>
    <w:tmpl w:val="D1FE9374"/>
    <w:lvl w:ilvl="0" w:tplc="3BF458C6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E6221"/>
    <w:multiLevelType w:val="hybridMultilevel"/>
    <w:tmpl w:val="B2AA97B4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8" w15:restartNumberingAfterBreak="0">
    <w:nsid w:val="2353659A"/>
    <w:multiLevelType w:val="hybridMultilevel"/>
    <w:tmpl w:val="F5FEB034"/>
    <w:lvl w:ilvl="0" w:tplc="F588F0B0">
      <w:start w:val="1"/>
      <w:numFmt w:val="lowerLetter"/>
      <w:lvlText w:val="%1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087EF4"/>
    <w:multiLevelType w:val="hybridMultilevel"/>
    <w:tmpl w:val="4F2CB06E"/>
    <w:lvl w:ilvl="0" w:tplc="F0E8B700">
      <w:start w:val="1"/>
      <w:numFmt w:val="bullet"/>
      <w:lvlText w:val="o"/>
      <w:lvlJc w:val="left"/>
      <w:pPr>
        <w:tabs>
          <w:tab w:val="num" w:pos="899"/>
        </w:tabs>
        <w:ind w:left="899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528B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1D457A"/>
    <w:multiLevelType w:val="hybridMultilevel"/>
    <w:tmpl w:val="3BFEC934"/>
    <w:lvl w:ilvl="0" w:tplc="C7242D64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DB84CF54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51A0BBEA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7B20E864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E73464C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F202B9FA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4AE82324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A642B550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64744DD4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316F29EC"/>
    <w:multiLevelType w:val="hybridMultilevel"/>
    <w:tmpl w:val="E69EC848"/>
    <w:lvl w:ilvl="0" w:tplc="85CED23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 w:tplc="F9105CB0" w:tentative="1">
      <w:start w:val="1"/>
      <w:numFmt w:val="bullet"/>
      <w:lvlText w:val="o"/>
      <w:lvlJc w:val="left"/>
      <w:pPr>
        <w:tabs>
          <w:tab w:val="num" w:pos="1196"/>
        </w:tabs>
        <w:ind w:left="1196" w:hanging="360"/>
      </w:pPr>
      <w:rPr>
        <w:rFonts w:ascii="Courier New" w:hAnsi="Courier New" w:hint="default"/>
      </w:rPr>
    </w:lvl>
    <w:lvl w:ilvl="2" w:tplc="48B48EBE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7E12E5B6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1456671A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hint="default"/>
      </w:rPr>
    </w:lvl>
    <w:lvl w:ilvl="5" w:tplc="AB7AEB32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965254AE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F0E888C0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hint="default"/>
      </w:rPr>
    </w:lvl>
    <w:lvl w:ilvl="8" w:tplc="AF0E253C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13" w15:restartNumberingAfterBreak="0">
    <w:nsid w:val="32E6587E"/>
    <w:multiLevelType w:val="hybridMultilevel"/>
    <w:tmpl w:val="590C8F2C"/>
    <w:lvl w:ilvl="0" w:tplc="9F006E24">
      <w:start w:val="1"/>
      <w:numFmt w:val="bullet"/>
      <w:lvlText w:val=""/>
      <w:lvlJc w:val="left"/>
      <w:pPr>
        <w:tabs>
          <w:tab w:val="num" w:pos="2071"/>
        </w:tabs>
        <w:ind w:left="2071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4AF62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BBC6643"/>
    <w:multiLevelType w:val="singleLevel"/>
    <w:tmpl w:val="E7880B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6" w15:restartNumberingAfterBreak="0">
    <w:nsid w:val="3F4617BA"/>
    <w:multiLevelType w:val="hybridMultilevel"/>
    <w:tmpl w:val="D1FE9374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F72A3"/>
    <w:multiLevelType w:val="hybridMultilevel"/>
    <w:tmpl w:val="6D42ED12"/>
    <w:lvl w:ilvl="0" w:tplc="540248E4">
      <w:start w:val="1"/>
      <w:numFmt w:val="bullet"/>
      <w:lvlText w:val=""/>
      <w:lvlJc w:val="left"/>
      <w:pPr>
        <w:tabs>
          <w:tab w:val="num" w:pos="1111"/>
        </w:tabs>
        <w:ind w:left="1111" w:hanging="567"/>
      </w:pPr>
      <w:rPr>
        <w:rFonts w:ascii="Symbol" w:hAnsi="Symbol" w:hint="default"/>
      </w:rPr>
    </w:lvl>
    <w:lvl w:ilvl="1" w:tplc="C0367580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1FEE6AD2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851058AE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8C3666FA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714DCC6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4880D0C8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45202BF8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3AC4E71E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8" w15:restartNumberingAfterBreak="0">
    <w:nsid w:val="431249E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9F5D9C"/>
    <w:multiLevelType w:val="hybridMultilevel"/>
    <w:tmpl w:val="C9C2C2C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D66171C"/>
    <w:multiLevelType w:val="hybridMultilevel"/>
    <w:tmpl w:val="4F2CB06E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04326"/>
    <w:multiLevelType w:val="multilevel"/>
    <w:tmpl w:val="08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1844B1"/>
    <w:multiLevelType w:val="multilevel"/>
    <w:tmpl w:val="20361166"/>
    <w:lvl w:ilvl="0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3" w15:restartNumberingAfterBreak="0">
    <w:nsid w:val="51A15FFB"/>
    <w:multiLevelType w:val="hybridMultilevel"/>
    <w:tmpl w:val="D1FE9374"/>
    <w:lvl w:ilvl="0" w:tplc="0AD014EA">
      <w:start w:val="1"/>
      <w:numFmt w:val="bullet"/>
      <w:lvlText w:val="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C45CE"/>
    <w:multiLevelType w:val="hybridMultilevel"/>
    <w:tmpl w:val="20361166"/>
    <w:lvl w:ilvl="0" w:tplc="FFFFFFFF">
      <w:start w:val="2"/>
      <w:numFmt w:val="lowerLetter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103"/>
        </w:tabs>
        <w:ind w:left="1103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25" w15:restartNumberingAfterBreak="0">
    <w:nsid w:val="5D9020B1"/>
    <w:multiLevelType w:val="hybridMultilevel"/>
    <w:tmpl w:val="D81EAB00"/>
    <w:lvl w:ilvl="0" w:tplc="34FE7E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olor w:val="000080"/>
        <w:sz w:val="24"/>
      </w:rPr>
    </w:lvl>
    <w:lvl w:ilvl="1" w:tplc="F588F0B0">
      <w:start w:val="1"/>
      <w:numFmt w:val="lowerLetter"/>
      <w:lvlText w:val="%2)"/>
      <w:lvlJc w:val="left"/>
      <w:pPr>
        <w:tabs>
          <w:tab w:val="num" w:pos="1080"/>
        </w:tabs>
        <w:ind w:left="1077" w:hanging="357"/>
      </w:pPr>
      <w:rPr>
        <w:rFonts w:hint="default"/>
        <w:b/>
        <w:i w:val="0"/>
        <w:color w:val="00008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600A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6FE6DB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9A07F77"/>
    <w:multiLevelType w:val="singleLevel"/>
    <w:tmpl w:val="7D4C68E0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9" w15:restartNumberingAfterBreak="0">
    <w:nsid w:val="6C6B108A"/>
    <w:multiLevelType w:val="hybridMultilevel"/>
    <w:tmpl w:val="7DACC9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010BD2"/>
    <w:multiLevelType w:val="hybridMultilevel"/>
    <w:tmpl w:val="4420E6F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1" w15:restartNumberingAfterBreak="0">
    <w:nsid w:val="783D01FD"/>
    <w:multiLevelType w:val="hybridMultilevel"/>
    <w:tmpl w:val="F4DAE62E"/>
    <w:lvl w:ilvl="0" w:tplc="F0E8B70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2" w15:restartNumberingAfterBreak="0">
    <w:nsid w:val="7AED16EF"/>
    <w:multiLevelType w:val="hybridMultilevel"/>
    <w:tmpl w:val="D1FE9374"/>
    <w:lvl w:ilvl="0" w:tplc="D89ECF4A">
      <w:start w:val="1"/>
      <w:numFmt w:val="bullet"/>
      <w:lvlText w:val=""/>
      <w:lvlJc w:val="left"/>
      <w:pPr>
        <w:tabs>
          <w:tab w:val="num" w:pos="899"/>
        </w:tabs>
        <w:ind w:left="899" w:hanging="899"/>
      </w:pPr>
      <w:rPr>
        <w:rFonts w:ascii="Symbol" w:hAnsi="Symbol" w:hint="default"/>
        <w:color w:val="000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E5B14"/>
    <w:multiLevelType w:val="multilevel"/>
    <w:tmpl w:val="248C8472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FCC006A"/>
    <w:multiLevelType w:val="hybridMultilevel"/>
    <w:tmpl w:val="344CD29A"/>
    <w:lvl w:ilvl="0" w:tplc="EC6805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0985868">
    <w:abstractNumId w:val="11"/>
  </w:num>
  <w:num w:numId="2" w16cid:durableId="1000547505">
    <w:abstractNumId w:val="12"/>
  </w:num>
  <w:num w:numId="3" w16cid:durableId="992565160">
    <w:abstractNumId w:val="0"/>
  </w:num>
  <w:num w:numId="4" w16cid:durableId="1763993703">
    <w:abstractNumId w:val="17"/>
  </w:num>
  <w:num w:numId="5" w16cid:durableId="994188143">
    <w:abstractNumId w:val="15"/>
  </w:num>
  <w:num w:numId="6" w16cid:durableId="448547892">
    <w:abstractNumId w:val="14"/>
  </w:num>
  <w:num w:numId="7" w16cid:durableId="202980636">
    <w:abstractNumId w:val="28"/>
  </w:num>
  <w:num w:numId="8" w16cid:durableId="1898977025">
    <w:abstractNumId w:val="27"/>
  </w:num>
  <w:num w:numId="9" w16cid:durableId="1381978532">
    <w:abstractNumId w:val="19"/>
  </w:num>
  <w:num w:numId="10" w16cid:durableId="1673029428">
    <w:abstractNumId w:val="21"/>
  </w:num>
  <w:num w:numId="11" w16cid:durableId="137498971">
    <w:abstractNumId w:val="10"/>
  </w:num>
  <w:num w:numId="12" w16cid:durableId="1249921327">
    <w:abstractNumId w:val="26"/>
  </w:num>
  <w:num w:numId="13" w16cid:durableId="1056052773">
    <w:abstractNumId w:val="3"/>
  </w:num>
  <w:num w:numId="14" w16cid:durableId="1777168574">
    <w:abstractNumId w:val="33"/>
  </w:num>
  <w:num w:numId="15" w16cid:durableId="1638682831">
    <w:abstractNumId w:val="24"/>
  </w:num>
  <w:num w:numId="16" w16cid:durableId="1899392924">
    <w:abstractNumId w:val="18"/>
  </w:num>
  <w:num w:numId="17" w16cid:durableId="557668984">
    <w:abstractNumId w:val="13"/>
  </w:num>
  <w:num w:numId="18" w16cid:durableId="25908717">
    <w:abstractNumId w:val="5"/>
  </w:num>
  <w:num w:numId="19" w16cid:durableId="2086419214">
    <w:abstractNumId w:val="25"/>
  </w:num>
  <w:num w:numId="20" w16cid:durableId="1740903897">
    <w:abstractNumId w:val="8"/>
  </w:num>
  <w:num w:numId="21" w16cid:durableId="533932298">
    <w:abstractNumId w:val="25"/>
    <w:lvlOverride w:ilvl="0">
      <w:startOverride w:val="1"/>
    </w:lvlOverride>
  </w:num>
  <w:num w:numId="22" w16cid:durableId="1260025869">
    <w:abstractNumId w:val="29"/>
  </w:num>
  <w:num w:numId="23" w16cid:durableId="990524283">
    <w:abstractNumId w:val="31"/>
  </w:num>
  <w:num w:numId="24" w16cid:durableId="1393579268">
    <w:abstractNumId w:val="2"/>
  </w:num>
  <w:num w:numId="25" w16cid:durableId="154150939">
    <w:abstractNumId w:val="4"/>
  </w:num>
  <w:num w:numId="26" w16cid:durableId="2105296013">
    <w:abstractNumId w:val="30"/>
  </w:num>
  <w:num w:numId="27" w16cid:durableId="1436435300">
    <w:abstractNumId w:val="9"/>
  </w:num>
  <w:num w:numId="28" w16cid:durableId="1638299020">
    <w:abstractNumId w:val="20"/>
  </w:num>
  <w:num w:numId="29" w16cid:durableId="1010834263">
    <w:abstractNumId w:val="23"/>
  </w:num>
  <w:num w:numId="30" w16cid:durableId="1806502361">
    <w:abstractNumId w:val="6"/>
  </w:num>
  <w:num w:numId="31" w16cid:durableId="58287363">
    <w:abstractNumId w:val="32"/>
  </w:num>
  <w:num w:numId="32" w16cid:durableId="1671249173">
    <w:abstractNumId w:val="16"/>
  </w:num>
  <w:num w:numId="33" w16cid:durableId="518935329">
    <w:abstractNumId w:val="7"/>
  </w:num>
  <w:num w:numId="34" w16cid:durableId="1596209518">
    <w:abstractNumId w:val="34"/>
  </w:num>
  <w:num w:numId="35" w16cid:durableId="1758864373">
    <w:abstractNumId w:val="1"/>
  </w:num>
  <w:num w:numId="36" w16cid:durableId="163559549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becca Hailes">
    <w15:presenceInfo w15:providerId="AD" w15:userId="S::rebecca.hailes@gasgovernance.co.uk::a83517c3-35a8-48d3-bff7-81e3889e1c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embedSystemFonts/>
  <w:proofState w:spelling="clean" w:grammar="clean"/>
  <w:attachedTemplate r:id="rId1"/>
  <w:trackRevision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MTM0M7Y0NbW0NDdX0lEKTi0uzszPAykwqgUAUgDNrSwAAAA="/>
  </w:docVars>
  <w:rsids>
    <w:rsidRoot w:val="00987A04"/>
    <w:rsid w:val="000149C2"/>
    <w:rsid w:val="00075690"/>
    <w:rsid w:val="00084D6C"/>
    <w:rsid w:val="000B2194"/>
    <w:rsid w:val="000E461E"/>
    <w:rsid w:val="000E7BB5"/>
    <w:rsid w:val="000F3CFB"/>
    <w:rsid w:val="001115AD"/>
    <w:rsid w:val="0011296E"/>
    <w:rsid w:val="00170C2B"/>
    <w:rsid w:val="00181F00"/>
    <w:rsid w:val="00191B80"/>
    <w:rsid w:val="001C0259"/>
    <w:rsid w:val="001C5BB4"/>
    <w:rsid w:val="001E2DFE"/>
    <w:rsid w:val="002019C7"/>
    <w:rsid w:val="00201FC3"/>
    <w:rsid w:val="00215DD0"/>
    <w:rsid w:val="0021717F"/>
    <w:rsid w:val="0022225C"/>
    <w:rsid w:val="00235F82"/>
    <w:rsid w:val="00251A12"/>
    <w:rsid w:val="0026264E"/>
    <w:rsid w:val="00290AC8"/>
    <w:rsid w:val="00293A4A"/>
    <w:rsid w:val="002B22DC"/>
    <w:rsid w:val="002D3D15"/>
    <w:rsid w:val="002E05D2"/>
    <w:rsid w:val="00307E53"/>
    <w:rsid w:val="0035156B"/>
    <w:rsid w:val="003515D4"/>
    <w:rsid w:val="0035492F"/>
    <w:rsid w:val="00365E77"/>
    <w:rsid w:val="0038721C"/>
    <w:rsid w:val="003C1CB6"/>
    <w:rsid w:val="003D4E14"/>
    <w:rsid w:val="003E584F"/>
    <w:rsid w:val="004001C0"/>
    <w:rsid w:val="0041396B"/>
    <w:rsid w:val="00437E39"/>
    <w:rsid w:val="00467660"/>
    <w:rsid w:val="00490E67"/>
    <w:rsid w:val="004A2FDB"/>
    <w:rsid w:val="004A7292"/>
    <w:rsid w:val="004B4E18"/>
    <w:rsid w:val="004F42E0"/>
    <w:rsid w:val="00503FEE"/>
    <w:rsid w:val="00527BF4"/>
    <w:rsid w:val="00587D58"/>
    <w:rsid w:val="005D2D0D"/>
    <w:rsid w:val="005E5651"/>
    <w:rsid w:val="005F241B"/>
    <w:rsid w:val="00615340"/>
    <w:rsid w:val="006262EC"/>
    <w:rsid w:val="006316AC"/>
    <w:rsid w:val="0065129B"/>
    <w:rsid w:val="0065354B"/>
    <w:rsid w:val="006752C4"/>
    <w:rsid w:val="006A363E"/>
    <w:rsid w:val="006C6B36"/>
    <w:rsid w:val="006E3E95"/>
    <w:rsid w:val="006E7111"/>
    <w:rsid w:val="006E7CB3"/>
    <w:rsid w:val="00702EAB"/>
    <w:rsid w:val="007051F1"/>
    <w:rsid w:val="00715817"/>
    <w:rsid w:val="00721345"/>
    <w:rsid w:val="007241BC"/>
    <w:rsid w:val="0073208C"/>
    <w:rsid w:val="007452F4"/>
    <w:rsid w:val="0075415D"/>
    <w:rsid w:val="00757BD8"/>
    <w:rsid w:val="007615DB"/>
    <w:rsid w:val="007700B4"/>
    <w:rsid w:val="0077223A"/>
    <w:rsid w:val="007B03B6"/>
    <w:rsid w:val="007E4F16"/>
    <w:rsid w:val="007F0236"/>
    <w:rsid w:val="00805518"/>
    <w:rsid w:val="008067D9"/>
    <w:rsid w:val="008414DA"/>
    <w:rsid w:val="00860EFE"/>
    <w:rsid w:val="008846F0"/>
    <w:rsid w:val="00893BED"/>
    <w:rsid w:val="008B0B12"/>
    <w:rsid w:val="008D7F01"/>
    <w:rsid w:val="008F01CB"/>
    <w:rsid w:val="008F36F5"/>
    <w:rsid w:val="00914E1E"/>
    <w:rsid w:val="0092067A"/>
    <w:rsid w:val="00942635"/>
    <w:rsid w:val="00957F1B"/>
    <w:rsid w:val="00983173"/>
    <w:rsid w:val="00987A04"/>
    <w:rsid w:val="009C358B"/>
    <w:rsid w:val="009C4293"/>
    <w:rsid w:val="009C76A6"/>
    <w:rsid w:val="00A10CB2"/>
    <w:rsid w:val="00A30E1A"/>
    <w:rsid w:val="00A329BC"/>
    <w:rsid w:val="00A37A35"/>
    <w:rsid w:val="00A66897"/>
    <w:rsid w:val="00A81056"/>
    <w:rsid w:val="00A83A74"/>
    <w:rsid w:val="00AA2A48"/>
    <w:rsid w:val="00AF727F"/>
    <w:rsid w:val="00B017C6"/>
    <w:rsid w:val="00B21CF5"/>
    <w:rsid w:val="00B36B4B"/>
    <w:rsid w:val="00B5277B"/>
    <w:rsid w:val="00B5469D"/>
    <w:rsid w:val="00B662DF"/>
    <w:rsid w:val="00B8798F"/>
    <w:rsid w:val="00BD4624"/>
    <w:rsid w:val="00C53F66"/>
    <w:rsid w:val="00C61605"/>
    <w:rsid w:val="00C876FA"/>
    <w:rsid w:val="00C91C94"/>
    <w:rsid w:val="00CC60FE"/>
    <w:rsid w:val="00D07DB2"/>
    <w:rsid w:val="00D1202E"/>
    <w:rsid w:val="00D33A4C"/>
    <w:rsid w:val="00D40026"/>
    <w:rsid w:val="00D719BE"/>
    <w:rsid w:val="00DA590E"/>
    <w:rsid w:val="00DA6AE6"/>
    <w:rsid w:val="00DA7CB7"/>
    <w:rsid w:val="00E14754"/>
    <w:rsid w:val="00E25295"/>
    <w:rsid w:val="00E622EA"/>
    <w:rsid w:val="00E70ECE"/>
    <w:rsid w:val="00EA1A41"/>
    <w:rsid w:val="00ED5A52"/>
    <w:rsid w:val="00EE1183"/>
    <w:rsid w:val="00EE7B5C"/>
    <w:rsid w:val="00EF2154"/>
    <w:rsid w:val="00F06647"/>
    <w:rsid w:val="00F136B9"/>
    <w:rsid w:val="00F16564"/>
    <w:rsid w:val="00F16711"/>
    <w:rsid w:val="00F266CC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999096A"/>
  <w14:defaultImageDpi w14:val="300"/>
  <w15:chartTrackingRefBased/>
  <w15:docId w15:val="{7845360B-9B54-4F33-92B3-884BF2AC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sid w:val="00490E67"/>
    <w:pPr>
      <w:spacing w:before="120" w:after="120"/>
      <w:jc w:val="both"/>
    </w:pPr>
    <w:rPr>
      <w:color w:val="00008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numPr>
        <w:numId w:val="35"/>
      </w:numPr>
      <w:autoSpaceDE w:val="0"/>
      <w:autoSpaceDN w:val="0"/>
      <w:adjustRightInd w:val="0"/>
      <w:outlineLvl w:val="0"/>
    </w:pPr>
    <w:rPr>
      <w:b/>
      <w:lang w:eastAsia="en-GB"/>
    </w:rPr>
  </w:style>
  <w:style w:type="paragraph" w:styleId="Heading2">
    <w:name w:val="heading 2"/>
    <w:basedOn w:val="Normal"/>
    <w:next w:val="Normal"/>
    <w:qFormat/>
    <w:pPr>
      <w:numPr>
        <w:ilvl w:val="1"/>
        <w:numId w:val="3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5"/>
      </w:numPr>
      <w:autoSpaceDE w:val="0"/>
      <w:autoSpaceDN w:val="0"/>
      <w:adjustRightInd w:val="0"/>
      <w:outlineLvl w:val="2"/>
    </w:pPr>
    <w:rPr>
      <w:i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5"/>
      </w:numPr>
      <w:autoSpaceDE w:val="0"/>
      <w:autoSpaceDN w:val="0"/>
      <w:adjustRightInd w:val="0"/>
      <w:outlineLvl w:val="3"/>
    </w:pPr>
    <w:rPr>
      <w:rFonts w:ascii="OBODCI+TimesNewRoman,Bold" w:hAnsi="OBODCI+TimesNewRoman,Bold"/>
      <w:i/>
      <w:color w:val="000000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35"/>
      </w:numPr>
      <w:autoSpaceDE w:val="0"/>
      <w:autoSpaceDN w:val="0"/>
      <w:adjustRightInd w:val="0"/>
      <w:outlineLvl w:val="4"/>
    </w:pPr>
    <w:rPr>
      <w:b/>
      <w:sz w:val="28"/>
      <w:u w:val="single"/>
      <w:lang w:val="en-US"/>
    </w:rPr>
  </w:style>
  <w:style w:type="paragraph" w:styleId="Heading6">
    <w:name w:val="heading 6"/>
    <w:basedOn w:val="Normal"/>
    <w:next w:val="Normal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pPr>
      <w:numPr>
        <w:ilvl w:val="6"/>
        <w:numId w:val="35"/>
      </w:num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pPr>
      <w:numPr>
        <w:ilvl w:val="7"/>
        <w:numId w:val="35"/>
      </w:num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 w:after="0"/>
    </w:pPr>
    <w:rPr>
      <w:sz w:val="20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pacing w:before="0" w:after="0"/>
    </w:pPr>
    <w:rPr>
      <w:sz w:val="20"/>
      <w:lang w:val="x-none" w:eastAsia="x-none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ind w:left="720"/>
    </w:pPr>
    <w:rPr>
      <w:lang w:eastAsia="en-GB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Level2">
    <w:name w:val="Level 2"/>
    <w:basedOn w:val="BodyTextIndent"/>
    <w:pPr>
      <w:ind w:left="1077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80"/>
      <w:sz w:val="24"/>
      <w:szCs w:val="24"/>
    </w:rPr>
  </w:style>
  <w:style w:type="paragraph" w:styleId="Title">
    <w:name w:val="Title"/>
    <w:basedOn w:val="Normal"/>
    <w:qFormat/>
    <w:pPr>
      <w:autoSpaceDE w:val="0"/>
      <w:autoSpaceDN w:val="0"/>
      <w:adjustRightInd w:val="0"/>
      <w:spacing w:before="0" w:after="0"/>
      <w:jc w:val="center"/>
    </w:pPr>
    <w:rPr>
      <w:b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autoSpaceDE w:val="0"/>
      <w:autoSpaceDN w:val="0"/>
      <w:adjustRightInd w:val="0"/>
    </w:pPr>
    <w:rPr>
      <w:b/>
      <w:bCs/>
      <w:lang w:val="en-US"/>
    </w:rPr>
  </w:style>
  <w:style w:type="character" w:customStyle="1" w:styleId="FooterChar">
    <w:name w:val="Footer Char"/>
    <w:link w:val="Footer"/>
    <w:rsid w:val="0037105D"/>
    <w:rPr>
      <w:color w:val="000080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rsid w:val="00613FEA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613FEA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rsid w:val="00613FEA"/>
    <w:rPr>
      <w:rFonts w:ascii="Arial" w:hAnsi="Arial" w:cs="Arial"/>
      <w:vanish/>
      <w:color w:val="000080"/>
      <w:sz w:val="16"/>
      <w:szCs w:val="16"/>
    </w:rPr>
  </w:style>
  <w:style w:type="paragraph" w:styleId="BalloonText">
    <w:name w:val="Balloon Text"/>
    <w:basedOn w:val="Normal"/>
    <w:link w:val="BalloonTextChar"/>
    <w:rsid w:val="00C75CAE"/>
    <w:pPr>
      <w:spacing w:before="0"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C75CAE"/>
    <w:rPr>
      <w:rFonts w:ascii="Lucida Grande" w:hAnsi="Lucida Grande" w:cs="Lucida Grande"/>
      <w:color w:val="000080"/>
      <w:sz w:val="18"/>
      <w:szCs w:val="18"/>
    </w:rPr>
  </w:style>
  <w:style w:type="paragraph" w:customStyle="1" w:styleId="TableHeading">
    <w:name w:val="Table Heading"/>
    <w:basedOn w:val="Normal"/>
    <w:rsid w:val="0092067A"/>
    <w:pPr>
      <w:spacing w:before="0" w:after="0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Tablesubheading">
    <w:name w:val="Table subheading"/>
    <w:basedOn w:val="Normal"/>
    <w:rsid w:val="0092067A"/>
    <w:pPr>
      <w:spacing w:before="40" w:after="0"/>
      <w:ind w:left="113"/>
      <w:jc w:val="left"/>
    </w:pPr>
    <w:rPr>
      <w:rFonts w:ascii="Tahoma" w:hAnsi="Tahoma"/>
      <w:color w:val="auto"/>
      <w:sz w:val="20"/>
      <w:lang w:eastAsia="en-GB"/>
    </w:rPr>
  </w:style>
  <w:style w:type="paragraph" w:customStyle="1" w:styleId="Tablebodycopy">
    <w:name w:val="Table body copy"/>
    <w:basedOn w:val="Normal"/>
    <w:rsid w:val="0092067A"/>
    <w:pPr>
      <w:spacing w:before="40" w:after="0" w:line="300" w:lineRule="atLeast"/>
      <w:ind w:left="113"/>
      <w:jc w:val="left"/>
    </w:pPr>
    <w:rPr>
      <w:rFonts w:ascii="Tahoma" w:hAnsi="Tahoma"/>
      <w:color w:val="008576"/>
      <w:sz w:val="20"/>
      <w:lang w:eastAsia="en-GB"/>
    </w:rPr>
  </w:style>
  <w:style w:type="paragraph" w:customStyle="1" w:styleId="Heading04">
    <w:name w:val="Heading 04"/>
    <w:basedOn w:val="Normal"/>
    <w:next w:val="Normal"/>
    <w:qFormat/>
    <w:rsid w:val="001E2DFE"/>
    <w:pPr>
      <w:keepNext/>
      <w:shd w:val="clear" w:color="auto" w:fill="CCE0DA"/>
      <w:spacing w:before="0" w:after="0"/>
      <w:jc w:val="left"/>
      <w:outlineLvl w:val="0"/>
    </w:pPr>
    <w:rPr>
      <w:rFonts w:ascii="Arial" w:hAnsi="Arial" w:cs="Arial"/>
      <w:b/>
      <w:bCs/>
      <w:color w:val="008576"/>
      <w:kern w:val="32"/>
      <w:sz w:val="28"/>
      <w:szCs w:val="28"/>
      <w:lang w:eastAsia="en-GB"/>
    </w:rPr>
  </w:style>
  <w:style w:type="paragraph" w:customStyle="1" w:styleId="Heading02">
    <w:name w:val="Heading 02"/>
    <w:basedOn w:val="Normal"/>
    <w:next w:val="Normal"/>
    <w:qFormat/>
    <w:rsid w:val="008846F0"/>
    <w:pPr>
      <w:keepNext/>
      <w:pBdr>
        <w:top w:val="single" w:sz="24" w:space="1" w:color="CCE0DA"/>
        <w:left w:val="single" w:sz="24" w:space="4" w:color="CCE0DA"/>
        <w:bottom w:val="single" w:sz="24" w:space="1" w:color="CCE0DA"/>
        <w:right w:val="single" w:sz="24" w:space="4" w:color="CCE0DA"/>
      </w:pBdr>
      <w:shd w:val="clear" w:color="auto" w:fill="CCE0DA"/>
      <w:ind w:left="-142"/>
      <w:jc w:val="left"/>
      <w:outlineLvl w:val="0"/>
    </w:pPr>
    <w:rPr>
      <w:rFonts w:ascii="Arial" w:hAnsi="Arial" w:cs="Arial"/>
      <w:b/>
      <w:bCs/>
      <w:color w:val="008576"/>
      <w:kern w:val="32"/>
      <w:lang w:eastAsia="en-GB"/>
    </w:rPr>
  </w:style>
  <w:style w:type="character" w:customStyle="1" w:styleId="BodyTextChar">
    <w:name w:val="Body Text Char"/>
    <w:link w:val="BodyText"/>
    <w:rsid w:val="0022225C"/>
    <w:rPr>
      <w:b/>
      <w:bCs/>
      <w:color w:val="000080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rsid w:val="0022225C"/>
    <w:rPr>
      <w:color w:val="000080"/>
      <w:sz w:val="24"/>
      <w:szCs w:val="24"/>
      <w:lang w:eastAsia="en-GB"/>
    </w:rPr>
  </w:style>
  <w:style w:type="character" w:customStyle="1" w:styleId="CommentTextChar">
    <w:name w:val="Comment Text Char"/>
    <w:link w:val="CommentText"/>
    <w:semiHidden/>
    <w:rsid w:val="0022225C"/>
    <w:rPr>
      <w:color w:val="000080"/>
    </w:rPr>
  </w:style>
  <w:style w:type="character" w:styleId="UnresolvedMention">
    <w:name w:val="Unresolved Mention"/>
    <w:uiPriority w:val="47"/>
    <w:rsid w:val="00F266CC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757BD8"/>
    <w:rPr>
      <w:color w:val="00008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nquiries@gasgovernance.co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Modification%20Proposal%20For%20Consultation%20Profo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021FE4EE17B41A5E67D1EB75DD99E" ma:contentTypeVersion="13" ma:contentTypeDescription="Create a new document." ma:contentTypeScope="" ma:versionID="282811fa548516671212c56b79a8b4a0">
  <xsd:schema xmlns:xsd="http://www.w3.org/2001/XMLSchema" xmlns:xs="http://www.w3.org/2001/XMLSchema" xmlns:p="http://schemas.microsoft.com/office/2006/metadata/properties" xmlns:ns2="ca249c35-2c41-4717-8384-495d9b737fa7" xmlns:ns3="3ee84ff3-1fa2-4b0e-bbc1-9d3729ac2ba9" targetNamespace="http://schemas.microsoft.com/office/2006/metadata/properties" ma:root="true" ma:fieldsID="b2e6828c42fdef6e08e2dc56f55825aa" ns2:_="" ns3:_="">
    <xsd:import namespace="ca249c35-2c41-4717-8384-495d9b737fa7"/>
    <xsd:import namespace="3ee84ff3-1fa2-4b0e-bbc1-9d3729ac2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49c35-2c41-4717-8384-495d9b737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84ff3-1fa2-4b0e-bbc1-9d3729ac2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a249c35-2c41-4717-8384-495d9b737fa7">Pending</_Flow_Signoff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5E2DAF-3D7B-49BC-9C41-968C966C69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D03C5-E69A-444F-A713-300408D04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6D8E3-2B9F-4C4F-9003-E1A8376B7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49c35-2c41-4717-8384-495d9b737fa7"/>
    <ds:schemaRef ds:uri="3ee84ff3-1fa2-4b0e-bbc1-9d3729ac2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834B16-4FAA-43C3-8388-208A35854F8D}">
  <ds:schemaRefs>
    <ds:schemaRef ds:uri="http://schemas.microsoft.com/office/2006/metadata/properties"/>
    <ds:schemaRef ds:uri="http://schemas.microsoft.com/office/infopath/2007/PartnerControls"/>
    <ds:schemaRef ds:uri="ca249c35-2c41-4717-8384-495d9b737fa7"/>
  </ds:schemaRefs>
</ds:datastoreItem>
</file>

<file path=customXml/itemProps5.xml><?xml version="1.0" encoding="utf-8"?>
<ds:datastoreItem xmlns:ds="http://schemas.openxmlformats.org/officeDocument/2006/customXml" ds:itemID="{CC3F0506-A1E8-43F5-AEFE-1BFFA1F7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Modification Proposal For Consultation Proforma</Template>
  <TotalTime>1</TotalTime>
  <Pages>2</Pages>
  <Words>305</Words>
  <Characters>1856</Characters>
  <Application>Microsoft Office Word</Application>
  <DocSecurity>0</DocSecurity>
  <Lines>64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Template</vt:lpstr>
    </vt:vector>
  </TitlesOfParts>
  <Manager/>
  <Company>Joint Office of Gas Transporters</Company>
  <LinksUpToDate>false</LinksUpToDate>
  <CharactersWithSpaces>2111</CharactersWithSpaces>
  <SharedDoc>false</SharedDoc>
  <HyperlinkBase/>
  <HLinks>
    <vt:vector size="6" baseType="variant">
      <vt:variant>
        <vt:i4>5767218</vt:i4>
      </vt:variant>
      <vt:variant>
        <vt:i4>0</vt:i4>
      </vt:variant>
      <vt:variant>
        <vt:i4>0</vt:i4>
      </vt:variant>
      <vt:variant>
        <vt:i4>5</vt:i4>
      </vt:variant>
      <vt:variant>
        <vt:lpwstr>mailto:enquiries@gasgovernance.co.uk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Template</dc:title>
  <dc:subject/>
  <dc:creator>Helen Cuin</dc:creator>
  <cp:keywords/>
  <dc:description/>
  <cp:lastModifiedBy>Rebecca Hailes</cp:lastModifiedBy>
  <cp:revision>2</cp:revision>
  <cp:lastPrinted>2011-03-22T14:39:00Z</cp:lastPrinted>
  <dcterms:created xsi:type="dcterms:W3CDTF">2023-10-17T13:32:00Z</dcterms:created>
  <dcterms:modified xsi:type="dcterms:W3CDTF">2023-10-17T13:32:00Z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0x0101008A4021FE4EE17B41A5E67D1EB75DD99E</vt:lpwstr>
  </property>
  <property fmtid="{D5CDD505-2E9C-101B-9397-08002B2CF9AE}" pid="3" name="GrammarlyDocumentId">
    <vt:lpwstr>19e749829b38c3de37a77ade24fbae1adca3565476ebe7e0768016427fc07eb3</vt:lpwstr>
  </property>
</Properties>
</file>